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418DEC76"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F47218">
        <w:rPr>
          <w:rFonts w:ascii="GHEA Grapalat" w:hAnsi="GHEA Grapalat"/>
        </w:rPr>
        <w:t>21</w:t>
      </w:r>
      <w:r w:rsidR="00916B57" w:rsidRPr="00067641">
        <w:rPr>
          <w:rFonts w:ascii="GHEA Grapalat" w:hAnsi="GHEA Grapalat"/>
          <w:lang w:val="hy-AM"/>
        </w:rPr>
        <w:t>.</w:t>
      </w:r>
      <w:r w:rsidR="00F47218">
        <w:rPr>
          <w:rFonts w:ascii="GHEA Grapalat" w:hAnsi="GHEA Grapalat"/>
        </w:rPr>
        <w:t>01</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w:t>
      </w:r>
      <w:r w:rsidR="00F47218">
        <w:rPr>
          <w:rFonts w:ascii="GHEA Grapalat" w:hAnsi="GHEA Grapalat"/>
        </w:rPr>
        <w:t>6</w:t>
      </w:r>
      <w:r w:rsidRPr="00A54A8D">
        <w:rPr>
          <w:rFonts w:ascii="GHEA Grapalat" w:hAnsi="GHEA Grapalat"/>
        </w:rPr>
        <w:t xml:space="preserve"> года N </w:t>
      </w:r>
      <w:r w:rsidRPr="00A54A8D">
        <w:rPr>
          <w:rFonts w:ascii="GHEA Grapalat" w:hAnsi="GHEA Grapalat"/>
          <w:lang w:val="hy-AM"/>
        </w:rPr>
        <w:t>1</w:t>
      </w:r>
    </w:p>
    <w:p w14:paraId="5960BA97" w14:textId="00E6A674" w:rsidR="00051B69" w:rsidRPr="00067641" w:rsidRDefault="00051B69" w:rsidP="00051B69">
      <w:pPr>
        <w:widowControl w:val="0"/>
        <w:spacing w:after="160"/>
        <w:jc w:val="center"/>
        <w:rPr>
          <w:rFonts w:ascii="GHEA Grapalat" w:hAnsi="GHEA Grapalat"/>
          <w:lang w:val="hy-AM"/>
        </w:rPr>
      </w:pPr>
      <w:r w:rsidRPr="00067641">
        <w:rPr>
          <w:rFonts w:ascii="GHEA Grapalat" w:hAnsi="GHEA Grapalat"/>
          <w:lang w:val="hy-AM"/>
        </w:rPr>
        <w:t xml:space="preserve">Код процедуры </w:t>
      </w:r>
      <w:r w:rsidR="00B838F5" w:rsidRPr="00067641">
        <w:rPr>
          <w:rFonts w:ascii="GHEA Grapalat" w:hAnsi="GHEA Grapalat"/>
          <w:lang w:val="hy-AM"/>
        </w:rPr>
        <w:t>ԵՔ-ԳՀԽԾՁԲ-</w:t>
      </w:r>
      <w:r w:rsidR="00F47218">
        <w:rPr>
          <w:rFonts w:ascii="GHEA Grapalat" w:hAnsi="GHEA Grapalat"/>
        </w:rPr>
        <w:t>26/16</w:t>
      </w:r>
    </w:p>
    <w:p w14:paraId="35E55F34" w14:textId="77777777" w:rsidR="00981999" w:rsidRPr="00067641" w:rsidRDefault="00981999" w:rsidP="00051B69">
      <w:pPr>
        <w:widowControl w:val="0"/>
        <w:spacing w:after="160"/>
        <w:jc w:val="center"/>
        <w:rPr>
          <w:rFonts w:ascii="GHEA Grapalat" w:hAnsi="GHEA Grapalat"/>
          <w:lang w:val="hy-AM"/>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414359C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Pr="00A54A8D">
        <w:rPr>
          <w:rFonts w:ascii="GHEA Grapalat" w:hAnsi="GHEA Grapalat"/>
          <w:b/>
          <w:bCs/>
        </w:rPr>
        <w:t xml:space="preserve">консалтинговых услуг </w:t>
      </w:r>
      <w:r w:rsidR="00F47218" w:rsidRPr="00F47218">
        <w:rPr>
          <w:rFonts w:ascii="GHEA Grapalat" w:hAnsi="GHEA Grapalat"/>
          <w:b/>
          <w:bCs/>
        </w:rPr>
        <w:t xml:space="preserve">по техническому надзору за качеством работ по приобретению и установке светосигнального оборудования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310C6DA6"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F47218">
        <w:rPr>
          <w:rFonts w:ascii="GHEA Grapalat" w:hAnsi="GHEA Grapalat"/>
          <w:b/>
          <w:bCs/>
          <w:sz w:val="20"/>
          <w:szCs w:val="20"/>
        </w:rPr>
        <w:t>10:00</w:t>
      </w:r>
      <w:r w:rsidRPr="00A54A8D">
        <w:rPr>
          <w:rFonts w:ascii="GHEA Grapalat" w:hAnsi="GHEA Grapalat"/>
          <w:b/>
          <w:bCs/>
        </w:rPr>
        <w:t xml:space="preserve"> часов </w:t>
      </w:r>
      <w:r w:rsidR="00F47218" w:rsidRPr="000B3996">
        <w:rPr>
          <w:rFonts w:ascii="GHEA Grapalat" w:hAnsi="GHEA Grapalat"/>
          <w:b/>
          <w:bCs/>
          <w:lang w:val="hy-AM"/>
        </w:rPr>
        <w:t>30.01.2026</w:t>
      </w:r>
      <w:r w:rsidRPr="000B3996">
        <w:rPr>
          <w:rFonts w:ascii="GHEA Grapalat" w:hAnsi="GHEA Grapalat"/>
          <w:b/>
          <w:bCs/>
        </w:rPr>
        <w:t>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1102A21F"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F47218">
        <w:rPr>
          <w:rFonts w:ascii="GHEA Grapalat" w:hAnsi="GHEA Grapalat"/>
          <w:b/>
          <w:bCs/>
          <w:sz w:val="20"/>
          <w:szCs w:val="20"/>
        </w:rPr>
        <w:t>10:00</w:t>
      </w:r>
      <w:r w:rsidRPr="00A54A8D">
        <w:rPr>
          <w:rFonts w:ascii="GHEA Grapalat" w:hAnsi="GHEA Grapalat"/>
          <w:b/>
          <w:bCs/>
        </w:rPr>
        <w:t xml:space="preserve"> часов </w:t>
      </w:r>
      <w:r w:rsidR="00F47218" w:rsidRPr="000B3996">
        <w:rPr>
          <w:rFonts w:ascii="GHEA Grapalat" w:hAnsi="GHEA Grapalat"/>
          <w:b/>
          <w:bCs/>
          <w:lang w:val="hy-AM"/>
        </w:rPr>
        <w:t>30.01.2026</w:t>
      </w:r>
      <w:r w:rsidRPr="000B3996">
        <w:rPr>
          <w:rFonts w:ascii="GHEA Grapalat" w:hAnsi="GHEA Grapalat"/>
          <w:b/>
          <w:bCs/>
        </w:rPr>
        <w:t>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Обжалование данной процедуры осуществляется в порядке, установленном </w:t>
      </w:r>
      <w:r w:rsidRPr="00A54A8D">
        <w:rPr>
          <w:rFonts w:ascii="GHEA Grapalat" w:hAnsi="GHEA Grapalat"/>
        </w:rPr>
        <w:lastRenderedPageBreak/>
        <w:t>законом РА "О закупках" и гражданским процессуальным кодексом РА.</w:t>
      </w:r>
    </w:p>
    <w:p w14:paraId="3A686DFD" w14:textId="7F938097" w:rsidR="00051B69" w:rsidRPr="00A54A8D" w:rsidRDefault="00051B69" w:rsidP="00051B69">
      <w:pPr>
        <w:ind w:firstLine="567"/>
        <w:jc w:val="both"/>
        <w:rPr>
          <w:rFonts w:ascii="GHEA Grapalat" w:hAnsi="GHEA Grapalat"/>
        </w:rPr>
      </w:pPr>
      <w:r w:rsidRPr="00A54A8D">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5D5EC3">
        <w:rPr>
          <w:rFonts w:ascii="GHEA Grapalat" w:hAnsi="GHEA Grapalat"/>
          <w:lang w:val="en-US"/>
        </w:rPr>
        <w:t>A</w:t>
      </w:r>
      <w:r w:rsidR="005D5EC3" w:rsidRPr="00067641">
        <w:rPr>
          <w:rFonts w:ascii="GHEA Grapalat" w:hAnsi="GHEA Grapalat"/>
        </w:rPr>
        <w:t xml:space="preserve">. </w:t>
      </w:r>
      <w:r w:rsidR="005D5EC3">
        <w:rPr>
          <w:rFonts w:ascii="GHEA Grapalat" w:hAnsi="GHEA Grapalat"/>
        </w:rPr>
        <w:t>Амирхан</w:t>
      </w:r>
      <w:r w:rsidR="00C40493" w:rsidRPr="00A54A8D">
        <w:rPr>
          <w:rFonts w:ascii="GHEA Grapalat" w:hAnsi="GHEA Grapalat"/>
        </w:rPr>
        <w:t>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6DFD7F15"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7E2F40FC"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КОНСАЛТИНГОВЫХ УСЛУГ </w:t>
      </w:r>
      <w:r w:rsidR="00F47218" w:rsidRPr="00F47218">
        <w:rPr>
          <w:rFonts w:ascii="GHEA Grapalat" w:hAnsi="GHEA Grapalat"/>
        </w:rPr>
        <w:t>ПО ТЕХНИЧЕСКОМУ НАДЗОРУ ЗА КАЧЕСТВОМ РАБОТ ПО ПРИОБРЕТЕНИЮ И УСТАНОВКЕ СВЕТОСИГНАЛЬНОГО ОБОРУДОВАНИЯ</w:t>
      </w:r>
      <w:r w:rsidR="00F47218" w:rsidRPr="00067641">
        <w:rPr>
          <w:rFonts w:ascii="GHEA Grapalat" w:hAnsi="GHEA Grapalat"/>
        </w:rPr>
        <w:t>.</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7CB4FB74"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5C032C">
        <w:rPr>
          <w:rFonts w:ascii="GHEA Grapalat" w:hAnsi="GHEA Grapalat"/>
          <w:b/>
        </w:rPr>
        <w:t xml:space="preserve">ПО ТЕХНИЧЕСКОМУ КОНТРОЛЮ КАЧЕСТВА РАБОТ </w:t>
      </w:r>
      <w:r w:rsidR="00F47218" w:rsidRPr="00F47218">
        <w:rPr>
          <w:rFonts w:ascii="GHEA Grapalat" w:hAnsi="GHEA Grapalat"/>
          <w:b/>
        </w:rPr>
        <w:t xml:space="preserve">ПО ТЕХНИЧЕСКОМУ НАДЗОРУ ЗА КАЧЕСТВОМ РАБОТ ПО ПРИОБРЕТЕНИЮ И УСТАНОВКЕ СВЕТОСИГНАЛЬНОГО ОБОРУДОВАНИЯ </w:t>
      </w:r>
      <w:r w:rsidR="007F49AC" w:rsidRPr="00A54A8D">
        <w:rPr>
          <w:rFonts w:ascii="GHEA Grapalat" w:hAnsi="GHEA Grapalat"/>
          <w:b/>
        </w:rPr>
        <w:t>ДЛЯ Н</w:t>
      </w:r>
      <w:r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r>
      <w:r w:rsidRPr="00A54A8D">
        <w:rPr>
          <w:rFonts w:ascii="GHEA Grapalat" w:hAnsi="GHEA Grapalat"/>
          <w:b/>
        </w:rPr>
        <w:lastRenderedPageBreak/>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454C2542"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B838F5">
        <w:rPr>
          <w:rFonts w:ascii="GHEA Grapalat" w:hAnsi="GHEA Grapalat"/>
          <w:spacing w:val="-6"/>
        </w:rPr>
        <w:t>ԵՔ-ԳՀԽԾՁԲ-</w:t>
      </w:r>
      <w:r w:rsidR="00F47218">
        <w:rPr>
          <w:rFonts w:ascii="GHEA Grapalat" w:hAnsi="GHEA Grapalat"/>
          <w:spacing w:val="-6"/>
        </w:rPr>
        <w:t>26/16</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000CEF2"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hyperlink r:id="rId10"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6C153618"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F47218" w:rsidRPr="00F47218">
        <w:rPr>
          <w:rFonts w:ascii="GHEA Grapalat" w:hAnsi="GHEA Grapalat"/>
          <w:b/>
          <w:bCs/>
        </w:rPr>
        <w:t>по техническому надзору за качеством работ по приобретению и установке светосигнального оборудования</w:t>
      </w:r>
      <w:r w:rsidR="00067641">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1A5D4ED9" w:rsidR="007063E7" w:rsidRPr="00A54A8D" w:rsidRDefault="00F47218" w:rsidP="007063E7">
            <w:pPr>
              <w:widowControl w:val="0"/>
              <w:spacing w:after="120"/>
              <w:jc w:val="center"/>
              <w:rPr>
                <w:rFonts w:ascii="GHEA Grapalat" w:hAnsi="GHEA Grapalat"/>
                <w:lang w:val="hy-AM"/>
              </w:rPr>
            </w:pPr>
            <w:r>
              <w:rPr>
                <w:rFonts w:ascii="GHEA Grapalat" w:eastAsia="Calibri" w:hAnsi="GHEA Grapalat" w:cs="Calibri"/>
                <w:sz w:val="20"/>
                <w:szCs w:val="20"/>
              </w:rPr>
              <w:t>До 500 000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25F87BDD" w:rsidR="007063E7" w:rsidRPr="00067641" w:rsidRDefault="007063E7" w:rsidP="007063E7">
            <w:pPr>
              <w:widowControl w:val="0"/>
              <w:spacing w:after="120"/>
              <w:jc w:val="center"/>
              <w:rPr>
                <w:rFonts w:ascii="GHEA Grapalat" w:hAnsi="GHEA Grapalat"/>
                <w:sz w:val="20"/>
                <w:szCs w:val="20"/>
              </w:rPr>
            </w:pPr>
            <w:r w:rsidRPr="00A54A8D">
              <w:rPr>
                <w:rFonts w:ascii="GHEA Grapalat" w:hAnsi="GHEA Grapalat"/>
                <w:sz w:val="20"/>
                <w:szCs w:val="20"/>
                <w:lang w:val="hy-AM"/>
              </w:rPr>
              <w:t xml:space="preserve">Консалтинговые услуги </w:t>
            </w:r>
            <w:r w:rsidR="00F47218" w:rsidRPr="00F47218">
              <w:rPr>
                <w:rFonts w:ascii="GHEA Grapalat" w:hAnsi="GHEA Grapalat"/>
                <w:sz w:val="20"/>
                <w:szCs w:val="20"/>
                <w:lang w:val="hy-AM"/>
              </w:rPr>
              <w:t>по техническому надзору за качеством работ по приобретению и установке светосигнального оборудования</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 xml:space="preserve">физические и юридические лица считаются взаимосвязанными, если </w:t>
      </w:r>
      <w:r w:rsidRPr="00A54A8D">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lastRenderedPageBreak/>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54A8D">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копию протокола приемки-передачи и т.п.), утвержденный сторонами данного договора, </w:t>
            </w:r>
            <w:r w:rsidRPr="00A54A8D">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6455B59E" w14:textId="77777777" w:rsidR="00F47218" w:rsidRDefault="006F091A" w:rsidP="00DC4ABB">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 xml:space="preserve">а) </w:t>
      </w:r>
      <w:r w:rsidR="007063E7" w:rsidRPr="007063E7">
        <w:rPr>
          <w:rFonts w:ascii="GHEA Grapalat" w:hAnsi="GHEA Grapalat"/>
          <w:b/>
          <w:bCs/>
        </w:rPr>
        <w:t xml:space="preserve">в штате должно быть задействовано </w:t>
      </w:r>
      <w:r w:rsidR="00F47218" w:rsidRPr="00F47218">
        <w:rPr>
          <w:rFonts w:ascii="GHEA Grapalat" w:hAnsi="GHEA Grapalat"/>
          <w:b/>
          <w:bCs/>
        </w:rPr>
        <w:t xml:space="preserve">не менее 4 технических руководителей, один из которых должен быть техническим руководителем, специализирующимся на транспортных маршрутах и </w:t>
      </w:r>
      <w:r w:rsidR="00F47218" w:rsidRPr="00F47218">
        <w:rPr>
          <w:rFonts w:ascii="Cambria Math" w:hAnsi="Cambria Math" w:cs="Cambria Math"/>
          <w:b/>
          <w:bCs/>
        </w:rPr>
        <w:t>​​</w:t>
      </w:r>
      <w:r w:rsidR="00F47218" w:rsidRPr="00F47218">
        <w:rPr>
          <w:rFonts w:ascii="GHEA Grapalat" w:hAnsi="GHEA Grapalat" w:cs="GHEA Grapalat"/>
          <w:b/>
          <w:bCs/>
        </w:rPr>
        <w:t>сооружениях</w:t>
      </w:r>
      <w:r w:rsidR="00F47218" w:rsidRPr="00F47218">
        <w:rPr>
          <w:rFonts w:ascii="GHEA Grapalat" w:hAnsi="GHEA Grapalat"/>
          <w:b/>
          <w:bCs/>
        </w:rPr>
        <w:t>.</w:t>
      </w:r>
    </w:p>
    <w:p w14:paraId="67B65724" w14:textId="614D0F6D" w:rsidR="00C761DB" w:rsidRPr="00067641" w:rsidRDefault="00C761DB" w:rsidP="00DC4ABB">
      <w:pPr>
        <w:widowControl w:val="0"/>
        <w:tabs>
          <w:tab w:val="left" w:pos="1134"/>
        </w:tabs>
        <w:spacing w:after="160" w:line="360" w:lineRule="auto"/>
        <w:ind w:firstLine="567"/>
        <w:jc w:val="both"/>
        <w:rPr>
          <w:rFonts w:ascii="GHEA Grapalat" w:hAnsi="GHEA Grapalat"/>
        </w:rPr>
      </w:pPr>
      <w:r w:rsidRPr="00067641">
        <w:rPr>
          <w:rFonts w:ascii="GHEA Grapalat" w:hAnsi="GHEA Grapalat"/>
        </w:rPr>
        <w:t>б)</w:t>
      </w:r>
      <w:r w:rsidRPr="00A54A8D">
        <w:rPr>
          <w:rFonts w:ascii="GHEA Grapalat" w:hAnsi="GHEA Grapalat"/>
          <w:b/>
          <w:bCs/>
        </w:rPr>
        <w:t xml:space="preserve"> </w:t>
      </w:r>
      <w:r w:rsidRPr="00067641">
        <w:rPr>
          <w:rFonts w:ascii="GHEA Grapalat" w:hAnsi="GHEA Grapalat"/>
        </w:rPr>
        <w:t>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sidRPr="00A54A8D">
        <w:rPr>
          <w:rFonts w:ascii="GHEA Grapalat" w:hAnsi="GHEA Grapalat"/>
        </w:rPr>
        <w:lastRenderedPageBreak/>
        <w:t>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594A018E"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F47218">
        <w:rPr>
          <w:rFonts w:ascii="GHEA Grapalat" w:hAnsi="GHEA Grapalat"/>
          <w:b/>
          <w:bCs/>
          <w:sz w:val="24"/>
          <w:szCs w:val="24"/>
        </w:rPr>
        <w:t>10:00</w:t>
      </w:r>
      <w:r w:rsidR="00C428A0" w:rsidRPr="00A54A8D">
        <w:rPr>
          <w:rFonts w:ascii="GHEA Grapalat" w:hAnsi="GHEA Grapalat"/>
          <w:b/>
          <w:bCs/>
          <w:sz w:val="24"/>
          <w:szCs w:val="24"/>
        </w:rPr>
        <w:t xml:space="preserve"> часов </w:t>
      </w:r>
      <w:r w:rsidR="00F47218" w:rsidRPr="000B3996">
        <w:rPr>
          <w:rFonts w:ascii="GHEA Grapalat" w:hAnsi="GHEA Grapalat"/>
          <w:b/>
          <w:bCs/>
          <w:sz w:val="24"/>
          <w:szCs w:val="24"/>
          <w:lang w:val="hy-AM"/>
        </w:rPr>
        <w:t>30.01.2026</w:t>
      </w:r>
      <w:r w:rsidR="00C428A0" w:rsidRPr="000B3996">
        <w:rPr>
          <w:rFonts w:ascii="GHEA Grapalat" w:hAnsi="GHEA Grapalat"/>
          <w:b/>
          <w:bCs/>
          <w:sz w:val="24"/>
          <w:szCs w:val="24"/>
        </w:rPr>
        <w:t>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08CA3907"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F47218">
        <w:rPr>
          <w:rFonts w:ascii="GHEA Grapalat" w:hAnsi="GHEA Grapalat"/>
          <w:b/>
          <w:bCs/>
          <w:sz w:val="24"/>
          <w:szCs w:val="24"/>
          <w:lang w:val="hy-AM"/>
        </w:rPr>
        <w:t>10:00</w:t>
      </w:r>
      <w:r w:rsidR="00206E88" w:rsidRPr="00A54A8D">
        <w:rPr>
          <w:rFonts w:ascii="GHEA Grapalat" w:hAnsi="GHEA Grapalat"/>
          <w:b/>
          <w:bCs/>
          <w:sz w:val="24"/>
          <w:szCs w:val="24"/>
        </w:rPr>
        <w:t xml:space="preserve"> часов </w:t>
      </w:r>
      <w:r w:rsidR="00F47218" w:rsidRPr="000B3996">
        <w:rPr>
          <w:rFonts w:ascii="GHEA Grapalat" w:hAnsi="GHEA Grapalat"/>
          <w:b/>
          <w:bCs/>
          <w:sz w:val="24"/>
          <w:szCs w:val="24"/>
          <w:lang w:val="hy-AM"/>
        </w:rPr>
        <w:t>30.01.2026</w:t>
      </w:r>
      <w:r w:rsidR="00206E88" w:rsidRPr="000B3996">
        <w:rPr>
          <w:rFonts w:ascii="GHEA Grapalat" w:hAnsi="GHEA Grapalat"/>
          <w:b/>
          <w:bCs/>
          <w:sz w:val="24"/>
          <w:szCs w:val="24"/>
        </w:rPr>
        <w:t>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A54A8D">
        <w:rPr>
          <w:rFonts w:ascii="GHEA Grapalat" w:hAnsi="GHEA Grapalat"/>
        </w:rPr>
        <w:lastRenderedPageBreak/>
        <w:t xml:space="preserve">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A54A8D">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lastRenderedPageBreak/>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 xml:space="preserve">В случае если отобранный участник не заключает </w:t>
      </w:r>
      <w:r w:rsidRPr="00A54A8D">
        <w:rPr>
          <w:rFonts w:ascii="GHEA Grapalat" w:hAnsi="GHEA Grapalat"/>
        </w:rPr>
        <w:lastRenderedPageBreak/>
        <w:t>(отказывается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w:t>
      </w:r>
      <w:r w:rsidRPr="00A54A8D">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 xml:space="preserve">цены, предложенной отобранным </w:t>
      </w:r>
      <w:r w:rsidRPr="00A54A8D">
        <w:rPr>
          <w:rFonts w:ascii="GHEA Grapalat" w:hAnsi="GHEA Grapalat"/>
          <w:i w:val="0"/>
          <w:sz w:val="24"/>
          <w:szCs w:val="24"/>
        </w:rPr>
        <w:lastRenderedPageBreak/>
        <w:t>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lastRenderedPageBreak/>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 xml:space="preserve">договор о совместной деятельности, если участники участвуют в </w:t>
      </w:r>
      <w:r w:rsidRPr="00A54A8D">
        <w:rPr>
          <w:rFonts w:ascii="GHEA Grapalat" w:hAnsi="GHEA Grapalat"/>
        </w:rPr>
        <w:lastRenderedPageBreak/>
        <w:t>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30A3C7D2"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F47218">
        <w:rPr>
          <w:rFonts w:ascii="GHEA Grapalat" w:hAnsi="GHEA Grapalat"/>
          <w:b/>
          <w:sz w:val="24"/>
          <w:szCs w:val="24"/>
        </w:rPr>
        <w:t>26/16</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20BA5998"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B838F5">
        <w:rPr>
          <w:rFonts w:ascii="GHEA Grapalat" w:hAnsi="GHEA Grapalat"/>
        </w:rPr>
        <w:t>ԵՔ-ԳՀԽԾՁԲ-</w:t>
      </w:r>
      <w:r w:rsidR="00F47218">
        <w:rPr>
          <w:rFonts w:ascii="GHEA Grapalat" w:hAnsi="GHEA Grapalat"/>
        </w:rPr>
        <w:t>26/16</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6C5EC0F7"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B838F5">
        <w:rPr>
          <w:rFonts w:ascii="GHEA Grapalat" w:hAnsi="GHEA Grapalat"/>
        </w:rPr>
        <w:t>ԵՔ-ԳՀԽԾՁԲ-</w:t>
      </w:r>
      <w:r w:rsidR="00F47218">
        <w:rPr>
          <w:rFonts w:ascii="GHEA Grapalat" w:hAnsi="GHEA Grapalat"/>
        </w:rPr>
        <w:t>26/16</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31DE85FD"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B838F5">
        <w:rPr>
          <w:rFonts w:ascii="GHEA Grapalat" w:hAnsi="GHEA Grapalat"/>
        </w:rPr>
        <w:t>ԵՔ-ԳՀԽԾՁԲ-</w:t>
      </w:r>
      <w:r w:rsidR="00F47218">
        <w:rPr>
          <w:rFonts w:ascii="GHEA Grapalat" w:hAnsi="GHEA Grapalat"/>
        </w:rPr>
        <w:t>26/16</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lastRenderedPageBreak/>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2D7A1DB2"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F47218">
        <w:rPr>
          <w:rFonts w:ascii="GHEA Grapalat" w:hAnsi="GHEA Grapalat"/>
          <w:b/>
          <w:sz w:val="24"/>
          <w:szCs w:val="24"/>
        </w:rPr>
        <w:t>26/16</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52879D9E"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B838F5">
        <w:rPr>
          <w:rFonts w:ascii="GHEA Grapalat" w:hAnsi="GHEA Grapalat"/>
          <w:b/>
          <w:i w:val="0"/>
          <w:sz w:val="24"/>
          <w:szCs w:val="24"/>
        </w:rPr>
        <w:t>ԵՔ-ԳՀԽԾՁԲ-</w:t>
      </w:r>
      <w:r w:rsidR="00F47218">
        <w:rPr>
          <w:rFonts w:ascii="GHEA Grapalat" w:hAnsi="GHEA Grapalat"/>
          <w:b/>
          <w:i w:val="0"/>
          <w:sz w:val="24"/>
          <w:szCs w:val="24"/>
        </w:rPr>
        <w:t>26/16</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718BE88C"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F47218">
        <w:rPr>
          <w:rFonts w:ascii="GHEA Grapalat" w:hAnsi="GHEA Grapalat"/>
          <w:b/>
          <w:sz w:val="24"/>
          <w:szCs w:val="24"/>
        </w:rPr>
        <w:t>26/16</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0672208A"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B838F5">
        <w:rPr>
          <w:rFonts w:ascii="GHEA Grapalat" w:hAnsi="GHEA Grapalat"/>
          <w:spacing w:val="-6"/>
        </w:rPr>
        <w:t>ԵՔ-ԳՀԽԾՁԲ-</w:t>
      </w:r>
      <w:r w:rsidR="00F47218">
        <w:rPr>
          <w:rFonts w:ascii="GHEA Grapalat" w:hAnsi="GHEA Grapalat"/>
          <w:spacing w:val="-6"/>
        </w:rPr>
        <w:t>26/16</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7227ED7E" w:rsidR="007063E7" w:rsidRPr="00067641" w:rsidRDefault="007063E7" w:rsidP="007063E7">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sidR="00F47218" w:rsidRPr="00F47218">
              <w:rPr>
                <w:rFonts w:ascii="GHEA Grapalat" w:hAnsi="GHEA Grapalat"/>
                <w:sz w:val="20"/>
                <w:szCs w:val="20"/>
                <w:lang w:val="hy-AM"/>
              </w:rPr>
              <w:t>по техническому надзору за качеством работ по приобретению и установке светосигнального оборудования</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195ECC72"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F47218">
        <w:rPr>
          <w:rFonts w:ascii="GHEA Grapalat" w:hAnsi="GHEA Grapalat"/>
          <w:b/>
          <w:sz w:val="24"/>
          <w:szCs w:val="24"/>
        </w:rPr>
        <w:t>26/16</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05DE962F"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1" w:history="1">
        <w:r w:rsidR="00F12845" w:rsidRPr="00710956">
          <w:rPr>
            <w:rStyle w:val="Hyperlink"/>
            <w:rFonts w:ascii="GHEA Grapalat" w:hAnsi="GHEA Grapalat"/>
            <w:sz w:val="20"/>
            <w:szCs w:val="20"/>
            <w:lang w:val="en-US" w:eastAsia="en-US" w:bidi="ar-SA"/>
          </w:rPr>
          <w:t>anahit</w:t>
        </w:r>
        <w:r w:rsidR="00F12845" w:rsidRPr="00710956">
          <w:rPr>
            <w:rStyle w:val="Hyperlink"/>
            <w:rFonts w:ascii="GHEA Grapalat" w:hAnsi="GHEA Grapalat"/>
            <w:sz w:val="20"/>
            <w:szCs w:val="20"/>
            <w:lang w:eastAsia="en-US" w:bidi="ar-SA"/>
          </w:rPr>
          <w:t>.</w:t>
        </w:r>
        <w:r w:rsidR="00F12845" w:rsidRPr="00710956">
          <w:rPr>
            <w:rStyle w:val="Hyperlink"/>
            <w:rFonts w:ascii="GHEA Grapalat" w:hAnsi="GHEA Grapalat"/>
            <w:sz w:val="20"/>
            <w:szCs w:val="20"/>
            <w:lang w:val="en-US" w:eastAsia="en-US" w:bidi="ar-SA"/>
          </w:rPr>
          <w:t>amirkhanyan</w:t>
        </w:r>
        <w:r w:rsidR="00F12845" w:rsidRPr="00710956">
          <w:rPr>
            <w:rStyle w:val="Hyperlink"/>
            <w:rFonts w:ascii="GHEA Grapalat" w:hAnsi="GHEA Grapalat"/>
            <w:sz w:val="20"/>
            <w:szCs w:val="20"/>
            <w:lang w:val="hy-AM" w:eastAsia="en-US" w:bidi="ar-SA"/>
          </w:rPr>
          <w:t>@yerevan.am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7DA3A605"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B838F5">
        <w:rPr>
          <w:rFonts w:ascii="GHEA Grapalat" w:hAnsi="GHEA Grapalat"/>
          <w:i/>
        </w:rPr>
        <w:t>ԵՔ-ԳՀԽԾՁԲ-</w:t>
      </w:r>
      <w:r w:rsidR="00F47218">
        <w:rPr>
          <w:rFonts w:ascii="GHEA Grapalat" w:hAnsi="GHEA Grapalat"/>
          <w:i/>
        </w:rPr>
        <w:t>26/16</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4C3E34A0"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B838F5">
              <w:rPr>
                <w:rFonts w:ascii="GHEA Grapalat" w:hAnsi="GHEA Grapalat"/>
                <w:b/>
                <w:sz w:val="22"/>
                <w:szCs w:val="22"/>
              </w:rPr>
              <w:t>ԵՔ-ԳՀԽԾՁԲ-</w:t>
            </w:r>
            <w:r w:rsidR="00F47218">
              <w:rPr>
                <w:rFonts w:ascii="GHEA Grapalat" w:hAnsi="GHEA Grapalat"/>
                <w:b/>
                <w:sz w:val="22"/>
                <w:szCs w:val="22"/>
              </w:rPr>
              <w:t>26/16</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07584B4A"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F47218">
        <w:rPr>
          <w:rFonts w:ascii="GHEA Grapalat" w:hAnsi="GHEA Grapalat"/>
          <w:b/>
          <w:sz w:val="24"/>
          <w:szCs w:val="24"/>
        </w:rPr>
        <w:t>26/16</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54A8D">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30A691A3"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067641">
        <w:rPr>
          <w:rFonts w:ascii="GHEA Grapalat" w:hAnsi="GHEA Grapalat"/>
        </w:rPr>
        <w:t>2</w:t>
      </w:r>
      <w:r w:rsidR="00C40493" w:rsidRPr="00A54A8D">
        <w:rPr>
          <w:rFonts w:ascii="GHEA Grapalat" w:hAnsi="GHEA Grapalat"/>
        </w:rPr>
        <w:t>0</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25EF1A72"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524BC7">
        <w:rPr>
          <w:rFonts w:ascii="GHEA Grapalat" w:hAnsi="GHEA Grapalat"/>
          <w:b/>
          <w:bCs/>
        </w:rPr>
        <w:t>3</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13CEB90C"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524BC7">
        <w:rPr>
          <w:rFonts w:ascii="GHEA Grapalat" w:hAnsi="GHEA Grapalat"/>
          <w:b/>
        </w:rPr>
        <w:t>0,18</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209EFC24"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00524BC7">
        <w:rPr>
          <w:rFonts w:ascii="GHEA Grapalat" w:hAnsi="GHEA Grapalat"/>
          <w:b/>
          <w:color w:val="EE0000"/>
        </w:rPr>
        <w:t>15</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7216B105" w14:textId="77777777" w:rsidR="00524BC7" w:rsidRDefault="000876DF" w:rsidP="00524BC7">
      <w:pPr>
        <w:widowControl w:val="0"/>
        <w:tabs>
          <w:tab w:val="left" w:pos="1276"/>
        </w:tabs>
        <w:spacing w:after="160" w:line="360" w:lineRule="auto"/>
        <w:ind w:firstLine="567"/>
        <w:jc w:val="both"/>
        <w:rPr>
          <w:rFonts w:ascii="GHEA Grapalat" w:hAnsi="GHEA Grapalat"/>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w:t>
      </w:r>
      <w:r w:rsidR="00524BC7" w:rsidRPr="00524BC7">
        <w:rPr>
          <w:rFonts w:ascii="GHEA Grapalat" w:hAnsi="GHEA Grapalat"/>
        </w:rPr>
        <w:t>Транспортный департамент муниципалитета Еревана.</w:t>
      </w:r>
    </w:p>
    <w:p w14:paraId="3288FADA" w14:textId="1EA31984" w:rsidR="00D54B46" w:rsidRPr="00A54A8D" w:rsidRDefault="00D54B46" w:rsidP="00524BC7">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524BC7" w:rsidRPr="00A54A8D" w14:paraId="2CECA8C6" w14:textId="77777777" w:rsidTr="00BE234A">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524BC7" w:rsidRPr="00A54A8D" w:rsidRDefault="00524BC7" w:rsidP="00524BC7">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19F829A4" w:rsidR="00524BC7" w:rsidRPr="00A54A8D" w:rsidRDefault="00524BC7" w:rsidP="00524BC7">
            <w:pPr>
              <w:rPr>
                <w:rFonts w:ascii="GHEA Grapalat" w:hAnsi="GHEA Grapalat"/>
                <w:sz w:val="18"/>
                <w:szCs w:val="18"/>
                <w:lang w:val="hy-AM"/>
              </w:rPr>
            </w:pPr>
            <w:r w:rsidRPr="00524BC7">
              <w:rPr>
                <w:rFonts w:ascii="Helvetica" w:hAnsi="Helvetica" w:cs="Helvetica"/>
                <w:color w:val="403931"/>
                <w:sz w:val="20"/>
                <w:szCs w:val="20"/>
                <w:shd w:val="clear" w:color="auto" w:fill="F8F3ED"/>
              </w:rPr>
              <w:t>71351540/</w:t>
            </w:r>
            <w:r w:rsidRPr="00524BC7">
              <w:rPr>
                <w:rFonts w:ascii="Helvetica" w:hAnsi="Helvetica" w:cs="Helvetica"/>
                <w:color w:val="403931"/>
                <w:sz w:val="20"/>
                <w:szCs w:val="20"/>
                <w:shd w:val="clear" w:color="auto" w:fill="F8F3ED"/>
                <w:lang w:val="hy-AM"/>
              </w:rPr>
              <w:t>559</w:t>
            </w:r>
          </w:p>
        </w:tc>
        <w:tc>
          <w:tcPr>
            <w:tcW w:w="4657" w:type="dxa"/>
          </w:tcPr>
          <w:p w14:paraId="23961DE6"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Техническое описание</w:t>
            </w:r>
          </w:p>
          <w:p w14:paraId="5105BFF1"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Общих требований к обслуживанию:</w:t>
            </w:r>
          </w:p>
          <w:p w14:paraId="64A17403"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w:t>
            </w:r>
            <w:r w:rsidRPr="00524BC7">
              <w:rPr>
                <w:rFonts w:ascii="GHEA Grapalat" w:hAnsi="GHEA Grapalat"/>
                <w:iCs/>
                <w:sz w:val="18"/>
                <w:szCs w:val="18"/>
                <w:lang w:val="hy-AM"/>
              </w:rPr>
              <w:lastRenderedPageBreak/>
              <w:t>особенностями и   другими договорными документами.</w:t>
            </w:r>
          </w:p>
          <w:p w14:paraId="20EC93C6"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2EEDCFFF"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3. Основными обязанностями исполнителя технического надзора  являются:</w:t>
            </w:r>
          </w:p>
          <w:p w14:paraId="745144E6"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периодически фотографировать состояние объекта строительства от начала до конца строительства;</w:t>
            </w:r>
          </w:p>
          <w:p w14:paraId="6CCD0E88"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обеспечить соответствие  выполняемых  работ  условиям контрактного соглашения, строительным нормам и правилам,</w:t>
            </w:r>
          </w:p>
          <w:p w14:paraId="11B375AA"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2CB5B0C8"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проверять и утверждать рабочие и исполнительные документы, подготовленные Подрядчиком,</w:t>
            </w:r>
          </w:p>
          <w:p w14:paraId="514BC112"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623AB644"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16F29AC"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209E4C3B"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xml:space="preserve">• проводить ежедневный контроль качества и количественную проверку (осуществляя </w:t>
            </w:r>
            <w:r w:rsidRPr="00524BC7">
              <w:rPr>
                <w:rFonts w:ascii="GHEA Grapalat" w:hAnsi="GHEA Grapalat"/>
                <w:iCs/>
                <w:sz w:val="18"/>
                <w:szCs w:val="18"/>
                <w:lang w:val="hy-AM"/>
              </w:rPr>
              <w:lastRenderedPageBreak/>
              <w:t>соответствующие записи в журнале), необходимые проверки работ, выполняемых в рамках договорного соглашения,</w:t>
            </w:r>
          </w:p>
          <w:p w14:paraId="73DF355E"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550F5CDB"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96A2FF9"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09BF4B50"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проводить измерения объемов работ и участвовать в составлении и утверждении исполнительных документов,</w:t>
            </w:r>
          </w:p>
          <w:p w14:paraId="0AB8E61A"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72602319"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измерить работы, которые должны быть выполнены по указанию Заказчика.</w:t>
            </w:r>
          </w:p>
          <w:p w14:paraId="6D2F6400"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4E1C3FD2"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Требования к отчетности:</w:t>
            </w:r>
          </w:p>
          <w:p w14:paraId="2CC943D1"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403B6B50"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xml:space="preserve">Окончательный отчет должен включать копии следующих документов: окончательные </w:t>
            </w:r>
            <w:r w:rsidRPr="00524BC7">
              <w:rPr>
                <w:rFonts w:ascii="GHEA Grapalat" w:hAnsi="GHEA Grapalat"/>
                <w:iCs/>
                <w:sz w:val="18"/>
                <w:szCs w:val="18"/>
                <w:lang w:val="hy-AM"/>
              </w:rPr>
              <w:lastRenderedPageBreak/>
              <w:t>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4290B35B"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43D74FD" w14:textId="77777777" w:rsidR="00524BC7" w:rsidRPr="00524BC7" w:rsidRDefault="00524BC7" w:rsidP="00524BC7">
            <w:pPr>
              <w:jc w:val="both"/>
              <w:rPr>
                <w:rFonts w:ascii="GHEA Grapalat" w:hAnsi="GHEA Grapalat"/>
                <w:iCs/>
                <w:sz w:val="18"/>
                <w:szCs w:val="18"/>
                <w:lang w:val="hy-AM"/>
              </w:rPr>
            </w:pPr>
            <w:r w:rsidRPr="00524BC7">
              <w:rPr>
                <w:rFonts w:ascii="GHEA Grapalat" w:hAnsi="GHEA Grapalat"/>
                <w:iCs/>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04BDD9F7" w14:textId="77777777" w:rsidR="00524BC7" w:rsidRPr="00524BC7" w:rsidRDefault="00524BC7" w:rsidP="00524BC7">
            <w:pPr>
              <w:jc w:val="both"/>
              <w:rPr>
                <w:rFonts w:ascii="GHEA Grapalat" w:hAnsi="GHEA Grapalat"/>
                <w:b/>
                <w:bCs/>
                <w:iCs/>
                <w:sz w:val="18"/>
                <w:szCs w:val="18"/>
                <w:lang w:val="hy-AM"/>
              </w:rPr>
            </w:pPr>
            <w:r w:rsidRPr="00524BC7">
              <w:rPr>
                <w:rFonts w:ascii="GHEA Grapalat" w:hAnsi="GHEA Grapalat"/>
                <w:b/>
                <w:bCs/>
                <w:iCs/>
                <w:sz w:val="18"/>
                <w:szCs w:val="18"/>
                <w:lang w:val="hy-AM"/>
              </w:rPr>
              <w:t>Участник должен иметь лицензию 1-го или 2-го класса на осуществление деятельности по техническому контролю качества в сфере градостроительства по следующему направлению:</w:t>
            </w:r>
          </w:p>
          <w:p w14:paraId="47AE19A5" w14:textId="025F9A39" w:rsidR="00524BC7" w:rsidRPr="00A54A8D" w:rsidRDefault="00524BC7" w:rsidP="00524BC7">
            <w:pPr>
              <w:widowControl w:val="0"/>
              <w:spacing w:after="120"/>
              <w:jc w:val="both"/>
              <w:rPr>
                <w:rFonts w:ascii="GHEA Grapalat" w:hAnsi="GHEA Grapalat"/>
                <w:sz w:val="18"/>
                <w:szCs w:val="18"/>
                <w:lang w:val="hy-AM"/>
              </w:rPr>
            </w:pPr>
            <w:r w:rsidRPr="00524BC7">
              <w:rPr>
                <w:rFonts w:ascii="GHEA Grapalat" w:hAnsi="GHEA Grapalat"/>
                <w:b/>
                <w:bCs/>
                <w:iCs/>
                <w:sz w:val="18"/>
                <w:szCs w:val="18"/>
                <w:lang w:val="hy-AM"/>
              </w:rPr>
              <w:t>1.транспортные пути (автомобильные дороги, железнодорожные линии и аэропорты, искусственные сооружения — мосты, тоннели, путепроводы, эстакады, подпорные стены и т. д.)</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524BC7" w:rsidRPr="00A54A8D" w:rsidRDefault="00524BC7" w:rsidP="00524BC7">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524BC7" w:rsidRPr="00A54A8D" w:rsidRDefault="00524BC7" w:rsidP="00524BC7">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524BC7" w:rsidRPr="00A54A8D" w:rsidRDefault="00524BC7" w:rsidP="00524BC7">
            <w:pPr>
              <w:widowControl w:val="0"/>
              <w:spacing w:after="120"/>
              <w:jc w:val="center"/>
              <w:rPr>
                <w:rFonts w:ascii="GHEA Grapalat" w:hAnsi="GHEA Grapalat"/>
                <w:sz w:val="20"/>
              </w:rPr>
            </w:pPr>
            <w:r w:rsidRPr="00A54A8D">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0D6BD602" w14:textId="3726E935" w:rsidR="00524BC7" w:rsidRPr="00A54A8D" w:rsidRDefault="00524BC7" w:rsidP="00524BC7">
            <w:pPr>
              <w:widowControl w:val="0"/>
              <w:spacing w:after="120"/>
              <w:jc w:val="center"/>
              <w:rPr>
                <w:rFonts w:ascii="GHEA Grapalat" w:hAnsi="GHEA Grapalat" w:cs="Calibri"/>
                <w:color w:val="000000"/>
                <w:sz w:val="16"/>
                <w:szCs w:val="16"/>
                <w:lang w:val="hy-AM"/>
              </w:rPr>
            </w:pPr>
            <w:r>
              <w:rPr>
                <w:rFonts w:ascii="Sylfaen" w:hAnsi="Sylfaen"/>
                <w:lang w:val="hy-AM"/>
              </w:rPr>
              <w:t>г. Ереван</w:t>
            </w: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63F683EF" w:rsidR="00524BC7" w:rsidRPr="00357BAE" w:rsidRDefault="00524BC7" w:rsidP="00524BC7">
            <w:pPr>
              <w:widowControl w:val="0"/>
              <w:spacing w:after="120"/>
              <w:jc w:val="center"/>
              <w:rPr>
                <w:rFonts w:ascii="GHEA Grapalat" w:hAnsi="GHEA Grapalat"/>
                <w:sz w:val="20"/>
              </w:rPr>
            </w:pPr>
            <w:r>
              <w:rPr>
                <w:rFonts w:ascii="GHEA Grapalat" w:hAnsi="GHEA Grapalat"/>
                <w:sz w:val="16"/>
                <w:szCs w:val="16"/>
                <w:lang w:val="hy-AM"/>
              </w:rPr>
              <w:t xml:space="preserve">Контракт (в случае финансовых средств - соглашение) вступает в силу со дня ратификации контракта на закупку  работ (после выделения финансовых средств - подписываемое </w:t>
            </w:r>
            <w:r>
              <w:rPr>
                <w:rFonts w:ascii="GHEA Grapalat" w:hAnsi="GHEA Grapalat"/>
                <w:sz w:val="16"/>
                <w:szCs w:val="16"/>
                <w:lang w:val="hy-AM"/>
              </w:rPr>
              <w:lastRenderedPageBreak/>
              <w:t>соглашение)  и действует параллельно со  работами.</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xml:space="preserve">*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w:t>
      </w:r>
      <w:r w:rsidRPr="00A54A8D">
        <w:rPr>
          <w:rFonts w:ascii="GHEA Grapalat" w:hAnsi="GHEA Grapalat"/>
        </w:rPr>
        <w:lastRenderedPageBreak/>
        <w:t>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2C2CEAF2" w:rsidR="00FC6F2E" w:rsidRPr="00A54A8D" w:rsidRDefault="00524BC7" w:rsidP="00FC6F2E">
            <w:pPr>
              <w:jc w:val="center"/>
              <w:rPr>
                <w:rFonts w:ascii="Arial" w:hAnsi="Arial" w:cs="Arial"/>
                <w:sz w:val="20"/>
                <w:szCs w:val="20"/>
                <w:lang w:val="hy-AM"/>
              </w:rPr>
            </w:pPr>
            <w:r w:rsidRPr="00524BC7">
              <w:rPr>
                <w:rFonts w:ascii="Helvetica" w:hAnsi="Helvetica" w:cs="Helvetica"/>
                <w:color w:val="403931"/>
                <w:sz w:val="20"/>
                <w:szCs w:val="20"/>
                <w:shd w:val="clear" w:color="auto" w:fill="F8F3ED"/>
              </w:rPr>
              <w:t>71351540/</w:t>
            </w:r>
            <w:r w:rsidRPr="00524BC7">
              <w:rPr>
                <w:rFonts w:ascii="Helvetica" w:hAnsi="Helvetica" w:cs="Helvetica"/>
                <w:color w:val="403931"/>
                <w:sz w:val="20"/>
                <w:szCs w:val="20"/>
                <w:shd w:val="clear" w:color="auto" w:fill="F8F3ED"/>
                <w:lang w:val="hy-AM"/>
              </w:rPr>
              <w:t>559</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32C7C93C" w:rsidR="00FC6F2E" w:rsidRPr="00357BAE" w:rsidRDefault="00524BC7" w:rsidP="00357BAE">
            <w:pPr>
              <w:jc w:val="center"/>
              <w:rPr>
                <w:rFonts w:ascii="GHEA Grapalat" w:hAnsi="GHEA Grapalat"/>
                <w:sz w:val="20"/>
                <w:szCs w:val="20"/>
              </w:rPr>
            </w:pPr>
            <w:r w:rsidRPr="00524BC7">
              <w:rPr>
                <w:rFonts w:ascii="GHEA Grapalat" w:hAnsi="GHEA Grapalat"/>
                <w:sz w:val="20"/>
                <w:szCs w:val="20"/>
              </w:rPr>
              <w:t xml:space="preserve">Консультационные услуги по техническому надзору за качеством работ по приобретению и установке светосигнального </w:t>
            </w:r>
            <w:r w:rsidRPr="00524BC7">
              <w:rPr>
                <w:rFonts w:ascii="GHEA Grapalat" w:hAnsi="GHEA Grapalat"/>
                <w:sz w:val="20"/>
                <w:szCs w:val="20"/>
              </w:rPr>
              <w:lastRenderedPageBreak/>
              <w:t>оборудования</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C83C3" w14:textId="77777777" w:rsidR="00203858" w:rsidRDefault="00203858">
      <w:r>
        <w:separator/>
      </w:r>
    </w:p>
  </w:endnote>
  <w:endnote w:type="continuationSeparator" w:id="0">
    <w:p w14:paraId="6C8C9577" w14:textId="77777777" w:rsidR="00203858" w:rsidRDefault="00203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64360" w14:textId="77777777" w:rsidR="00203858" w:rsidRDefault="00203858">
      <w:r>
        <w:separator/>
      </w:r>
    </w:p>
  </w:footnote>
  <w:footnote w:type="continuationSeparator" w:id="0">
    <w:p w14:paraId="212CA536" w14:textId="77777777" w:rsidR="00203858" w:rsidRDefault="00203858">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17FF"/>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67641"/>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996"/>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8"/>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5934"/>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BAE"/>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2E54"/>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BC7"/>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5EC3"/>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6DC"/>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3A9C"/>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130"/>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554"/>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7B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21A"/>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933"/>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1C16"/>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845"/>
    <w:rsid w:val="00F12D9A"/>
    <w:rsid w:val="00F130E4"/>
    <w:rsid w:val="00F1389B"/>
    <w:rsid w:val="00F13FFF"/>
    <w:rsid w:val="00F141E2"/>
    <w:rsid w:val="00F1446E"/>
    <w:rsid w:val="00F154A2"/>
    <w:rsid w:val="00F15CED"/>
    <w:rsid w:val="00F15F72"/>
    <w:rsid w:val="00F161C9"/>
    <w:rsid w:val="00F16C1A"/>
    <w:rsid w:val="00F1738A"/>
    <w:rsid w:val="00F174FC"/>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218"/>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5D5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amirkha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ahit.amirkhan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anahit.amirkha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3232</TotalTime>
  <Pages>90</Pages>
  <Words>20497</Words>
  <Characters>116833</Characters>
  <Application>Microsoft Office Word</Application>
  <DocSecurity>0</DocSecurity>
  <Lines>973</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137056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1933</cp:revision>
  <cp:lastPrinted>2018-02-16T07:12:00Z</cp:lastPrinted>
  <dcterms:created xsi:type="dcterms:W3CDTF">2019-10-28T07:04:00Z</dcterms:created>
  <dcterms:modified xsi:type="dcterms:W3CDTF">2026-01-22T07:18:00Z</dcterms:modified>
</cp:coreProperties>
</file>